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031" w:rsidDel="00F97DC9" w:rsidRDefault="00AD0031" w:rsidP="00AD0031">
      <w:pPr>
        <w:jc w:val="right"/>
        <w:rPr>
          <w:del w:id="0" w:author="m752630" w:date="2012-09-21T07:42:00Z"/>
          <w:b/>
          <w:sz w:val="28"/>
          <w:u w:val="single"/>
        </w:rPr>
      </w:pPr>
      <w:del w:id="1" w:author="m752630" w:date="2012-09-21T07:42:00Z">
        <w:r w:rsidDel="00F97DC9">
          <w:rPr>
            <w:b/>
            <w:sz w:val="28"/>
            <w:u w:val="single"/>
          </w:rPr>
          <w:delText>Data: 25/09/2012</w:delText>
        </w:r>
      </w:del>
    </w:p>
    <w:p w:rsidR="00AD0031" w:rsidRDefault="00AD0031" w:rsidP="00AD0031">
      <w:pPr>
        <w:jc w:val="right"/>
        <w:rPr>
          <w:b/>
          <w:sz w:val="28"/>
          <w:u w:val="single"/>
        </w:rPr>
      </w:pPr>
    </w:p>
    <w:p w:rsidR="00AD0031" w:rsidRDefault="00611992" w:rsidP="00AD0031">
      <w:pPr>
        <w:jc w:val="center"/>
        <w:rPr>
          <w:ins w:id="2" w:author="m752630" w:date="2012-09-21T07:42:00Z"/>
          <w:b/>
          <w:sz w:val="28"/>
          <w:u w:val="single"/>
        </w:rPr>
      </w:pPr>
      <w:r w:rsidRPr="00611992">
        <w:rPr>
          <w:b/>
          <w:sz w:val="28"/>
          <w:u w:val="single"/>
        </w:rPr>
        <w:t>Audiência</w:t>
      </w:r>
      <w:r w:rsidR="00AD0031">
        <w:rPr>
          <w:b/>
          <w:sz w:val="28"/>
          <w:u w:val="single"/>
        </w:rPr>
        <w:t xml:space="preserve"> Pública</w:t>
      </w:r>
    </w:p>
    <w:p w:rsidR="00F97DC9" w:rsidRDefault="00F97DC9" w:rsidP="00AD0031">
      <w:pPr>
        <w:jc w:val="center"/>
        <w:rPr>
          <w:ins w:id="3" w:author="m752630" w:date="2012-09-21T07:42:00Z"/>
          <w:b/>
          <w:sz w:val="28"/>
          <w:u w:val="single"/>
        </w:rPr>
      </w:pPr>
    </w:p>
    <w:p w:rsidR="00F97DC9" w:rsidRDefault="00F97DC9" w:rsidP="00F97DC9">
      <w:pPr>
        <w:jc w:val="right"/>
        <w:rPr>
          <w:ins w:id="4" w:author="m752630" w:date="2012-09-21T07:42:00Z"/>
          <w:b/>
          <w:sz w:val="28"/>
          <w:u w:val="single"/>
        </w:rPr>
      </w:pPr>
      <w:ins w:id="5" w:author="m752630" w:date="2012-09-21T07:42:00Z">
        <w:r>
          <w:rPr>
            <w:b/>
            <w:sz w:val="28"/>
            <w:u w:val="single"/>
          </w:rPr>
          <w:t xml:space="preserve">Belo Horizonte, </w:t>
        </w:r>
        <w:proofErr w:type="gramStart"/>
        <w:r>
          <w:rPr>
            <w:b/>
            <w:sz w:val="28"/>
            <w:u w:val="single"/>
          </w:rPr>
          <w:t>4</w:t>
        </w:r>
        <w:proofErr w:type="gramEnd"/>
        <w:r>
          <w:rPr>
            <w:b/>
            <w:sz w:val="28"/>
            <w:u w:val="single"/>
          </w:rPr>
          <w:t xml:space="preserve"> de outubro de 2012</w:t>
        </w:r>
      </w:ins>
    </w:p>
    <w:p w:rsidR="00F97DC9" w:rsidRDefault="00F97DC9" w:rsidP="00AD0031">
      <w:pPr>
        <w:jc w:val="center"/>
        <w:rPr>
          <w:b/>
          <w:sz w:val="28"/>
          <w:u w:val="single"/>
        </w:rPr>
      </w:pPr>
    </w:p>
    <w:p w:rsidR="00701D01" w:rsidRPr="00F97DC9" w:rsidRDefault="00AD0031" w:rsidP="00F97DC9">
      <w:pPr>
        <w:jc w:val="both"/>
        <w:rPr>
          <w:rFonts w:cstheme="minorHAnsi"/>
          <w:sz w:val="28"/>
          <w:szCs w:val="28"/>
          <w:u w:val="single"/>
          <w:rPrChange w:id="6" w:author="m752630" w:date="2012-09-21T07:43:00Z">
            <w:rPr>
              <w:b/>
              <w:sz w:val="28"/>
              <w:u w:val="single"/>
            </w:rPr>
          </w:rPrChange>
        </w:rPr>
        <w:pPrChange w:id="7" w:author="m752630" w:date="2012-09-21T07:43:00Z">
          <w:pPr>
            <w:jc w:val="right"/>
          </w:pPr>
        </w:pPrChange>
      </w:pPr>
      <w:r w:rsidRPr="00F97DC9">
        <w:rPr>
          <w:rFonts w:ascii="Times New Roman" w:hAnsi="Times New Roman" w:cs="Times New Roman"/>
          <w:b/>
          <w:sz w:val="24"/>
          <w:szCs w:val="24"/>
          <w:u w:val="single"/>
          <w:rPrChange w:id="8" w:author="m752630" w:date="2012-09-21T07:43:00Z">
            <w:rPr>
              <w:b/>
              <w:sz w:val="28"/>
              <w:u w:val="single"/>
            </w:rPr>
          </w:rPrChange>
        </w:rPr>
        <w:t xml:space="preserve"> </w:t>
      </w:r>
      <w:ins w:id="9" w:author="m752630" w:date="2012-09-21T07:43:00Z">
        <w:r w:rsidR="00F97DC9" w:rsidRPr="00F97DC9">
          <w:rPr>
            <w:rFonts w:cstheme="minorHAnsi"/>
            <w:sz w:val="28"/>
            <w:szCs w:val="28"/>
            <w:u w:val="single"/>
            <w:rPrChange w:id="10" w:author="m752630" w:date="2012-09-21T07:43:00Z">
              <w:rPr>
                <w:rFonts w:cstheme="minorHAnsi"/>
                <w:b/>
                <w:sz w:val="28"/>
                <w:szCs w:val="28"/>
                <w:u w:val="single"/>
              </w:rPr>
            </w:rPrChange>
          </w:rPr>
          <w:t xml:space="preserve">Parceria Público-Privada referente à </w:t>
        </w:r>
        <w:r w:rsidR="00F97DC9" w:rsidRPr="00F97DC9">
          <w:rPr>
            <w:rFonts w:cstheme="minorHAnsi"/>
            <w:sz w:val="28"/>
            <w:szCs w:val="28"/>
            <w:rPrChange w:id="11" w:author="m752630" w:date="2012-09-21T07:43:00Z">
              <w:rPr>
                <w:b/>
              </w:rPr>
            </w:rPrChange>
          </w:rPr>
          <w:t xml:space="preserve">exploração, mediante concessão administrativa, dos serviços de transbordo, tratamento e disposição final de resíduos sólidos urbanos nos municípios convenentes da região metropolitana de belo horizonte e colar </w:t>
        </w:r>
        <w:proofErr w:type="gramStart"/>
        <w:r w:rsidR="00F97DC9" w:rsidRPr="00F97DC9">
          <w:rPr>
            <w:rFonts w:cstheme="minorHAnsi"/>
            <w:sz w:val="28"/>
            <w:szCs w:val="28"/>
            <w:rPrChange w:id="12" w:author="m752630" w:date="2012-09-21T07:43:00Z">
              <w:rPr>
                <w:b/>
              </w:rPr>
            </w:rPrChange>
          </w:rPr>
          <w:t>metropolitano</w:t>
        </w:r>
        <w:r w:rsidR="00F97DC9">
          <w:rPr>
            <w:rFonts w:cstheme="minorHAnsi"/>
            <w:sz w:val="28"/>
            <w:szCs w:val="28"/>
          </w:rPr>
          <w:t>.</w:t>
        </w:r>
      </w:ins>
      <w:proofErr w:type="gramEnd"/>
      <w:del w:id="13" w:author="m752630" w:date="2012-09-21T07:43:00Z">
        <w:r w:rsidRPr="00F97DC9" w:rsidDel="00F97DC9">
          <w:rPr>
            <w:rFonts w:cstheme="minorHAnsi"/>
            <w:sz w:val="28"/>
            <w:szCs w:val="28"/>
            <w:u w:val="single"/>
            <w:rPrChange w:id="14" w:author="m752630" w:date="2012-09-21T07:43:00Z">
              <w:rPr>
                <w:rFonts w:cstheme="minorHAnsi"/>
                <w:b/>
                <w:sz w:val="28"/>
                <w:szCs w:val="28"/>
                <w:u w:val="single"/>
              </w:rPr>
            </w:rPrChange>
          </w:rPr>
          <w:delText>Parceria Pú</w:delText>
        </w:r>
        <w:r w:rsidR="00611992" w:rsidRPr="00F97DC9" w:rsidDel="00F97DC9">
          <w:rPr>
            <w:rFonts w:cstheme="minorHAnsi"/>
            <w:sz w:val="28"/>
            <w:szCs w:val="28"/>
            <w:u w:val="single"/>
            <w:rPrChange w:id="15" w:author="m752630" w:date="2012-09-21T07:43:00Z">
              <w:rPr>
                <w:b/>
                <w:sz w:val="28"/>
                <w:u w:val="single"/>
              </w:rPr>
            </w:rPrChange>
          </w:rPr>
          <w:delText>blico Privada RSU</w:delText>
        </w:r>
      </w:del>
    </w:p>
    <w:p w:rsidR="00611992" w:rsidRDefault="00611992" w:rsidP="00611992">
      <w:pPr>
        <w:rPr>
          <w:sz w:val="28"/>
        </w:rPr>
      </w:pPr>
    </w:p>
    <w:p w:rsidR="00611992" w:rsidRPr="00D86B3F" w:rsidRDefault="00611992" w:rsidP="00595C62">
      <w:pPr>
        <w:rPr>
          <w:b/>
          <w:color w:val="C00000"/>
          <w:sz w:val="28"/>
        </w:rPr>
      </w:pPr>
      <w:r w:rsidRPr="00D86B3F">
        <w:rPr>
          <w:b/>
          <w:color w:val="C00000"/>
          <w:sz w:val="28"/>
        </w:rPr>
        <w:t>Cronograma</w:t>
      </w:r>
    </w:p>
    <w:p w:rsidR="00611992" w:rsidRDefault="00611992" w:rsidP="00611992">
      <w:pPr>
        <w:rPr>
          <w:sz w:val="28"/>
        </w:rPr>
      </w:pPr>
    </w:p>
    <w:p w:rsidR="00F97DC9" w:rsidRPr="00C35989" w:rsidRDefault="00F97DC9" w:rsidP="00F97DC9">
      <w:pPr>
        <w:rPr>
          <w:ins w:id="16" w:author="m752630" w:date="2012-09-21T07:44:00Z"/>
          <w:sz w:val="28"/>
          <w:rPrChange w:id="17" w:author="m752630" w:date="2012-09-21T08:49:00Z">
            <w:rPr>
              <w:ins w:id="18" w:author="m752630" w:date="2012-09-21T07:44:00Z"/>
              <w:i/>
              <w:sz w:val="28"/>
            </w:rPr>
          </w:rPrChange>
        </w:rPr>
      </w:pPr>
      <w:ins w:id="19" w:author="m752630" w:date="2012-09-21T07:44:00Z">
        <w:r w:rsidRPr="00C35989">
          <w:rPr>
            <w:sz w:val="28"/>
            <w:rPrChange w:id="20" w:author="m752630" w:date="2012-09-21T08:49:00Z">
              <w:rPr>
                <w:i/>
                <w:sz w:val="28"/>
              </w:rPr>
            </w:rPrChange>
          </w:rPr>
          <w:t>14h00</w:t>
        </w:r>
        <w:r w:rsidRPr="00C35989">
          <w:rPr>
            <w:sz w:val="28"/>
            <w:rPrChange w:id="21" w:author="m752630" w:date="2012-09-21T08:49:00Z">
              <w:rPr>
                <w:i/>
                <w:sz w:val="28"/>
              </w:rPr>
            </w:rPrChange>
          </w:rPr>
          <w:sym w:font="Wingdings" w:char="F0E0"/>
        </w:r>
        <w:r w:rsidRPr="00C35989">
          <w:rPr>
            <w:sz w:val="28"/>
            <w:rPrChange w:id="22" w:author="m752630" w:date="2012-09-21T08:49:00Z">
              <w:rPr>
                <w:i/>
                <w:sz w:val="28"/>
              </w:rPr>
            </w:rPrChange>
          </w:rPr>
          <w:t xml:space="preserve"> </w:t>
        </w:r>
        <w:r w:rsidRPr="00C35989">
          <w:rPr>
            <w:sz w:val="28"/>
            <w:rPrChange w:id="23" w:author="m752630" w:date="2012-09-21T08:49:00Z">
              <w:rPr>
                <w:i/>
                <w:sz w:val="28"/>
              </w:rPr>
            </w:rPrChange>
          </w:rPr>
          <w:t>Chegada e acomodação dos participantes no CMRR</w:t>
        </w:r>
      </w:ins>
    </w:p>
    <w:p w:rsidR="00611992" w:rsidRPr="00C35989" w:rsidRDefault="00D86B3F" w:rsidP="00611992">
      <w:pPr>
        <w:rPr>
          <w:sz w:val="28"/>
          <w:rPrChange w:id="24" w:author="m752630" w:date="2012-09-21T08:49:00Z">
            <w:rPr>
              <w:i/>
              <w:sz w:val="28"/>
            </w:rPr>
          </w:rPrChange>
        </w:rPr>
      </w:pPr>
      <w:r w:rsidRPr="00C35989">
        <w:rPr>
          <w:sz w:val="28"/>
          <w:rPrChange w:id="25" w:author="m752630" w:date="2012-09-21T08:49:00Z">
            <w:rPr>
              <w:i/>
              <w:sz w:val="28"/>
            </w:rPr>
          </w:rPrChange>
        </w:rPr>
        <w:t>15h00</w:t>
      </w:r>
      <w:r w:rsidRPr="00C35989">
        <w:rPr>
          <w:sz w:val="28"/>
          <w:rPrChange w:id="26" w:author="m752630" w:date="2012-09-21T08:49:00Z">
            <w:rPr>
              <w:i/>
              <w:sz w:val="28"/>
            </w:rPr>
          </w:rPrChange>
        </w:rPr>
        <w:sym w:font="Wingdings" w:char="F0E0"/>
      </w:r>
      <w:r w:rsidR="000A17A0" w:rsidRPr="00C35989">
        <w:rPr>
          <w:sz w:val="28"/>
          <w:rPrChange w:id="27" w:author="m752630" w:date="2012-09-21T08:49:00Z">
            <w:rPr>
              <w:i/>
              <w:sz w:val="28"/>
            </w:rPr>
          </w:rPrChange>
        </w:rPr>
        <w:t xml:space="preserve"> </w:t>
      </w:r>
      <w:r w:rsidR="00611992" w:rsidRPr="00C35989">
        <w:rPr>
          <w:sz w:val="28"/>
          <w:rPrChange w:id="28" w:author="m752630" w:date="2012-09-21T08:49:00Z">
            <w:rPr>
              <w:i/>
              <w:sz w:val="28"/>
            </w:rPr>
          </w:rPrChange>
        </w:rPr>
        <w:t xml:space="preserve">Abertura – </w:t>
      </w:r>
      <w:proofErr w:type="spellStart"/>
      <w:r w:rsidR="00611992" w:rsidRPr="00C35989">
        <w:rPr>
          <w:sz w:val="28"/>
          <w:rPrChange w:id="29" w:author="m752630" w:date="2012-09-21T08:49:00Z">
            <w:rPr>
              <w:i/>
              <w:sz w:val="28"/>
            </w:rPr>
          </w:rPrChange>
        </w:rPr>
        <w:t>Cido</w:t>
      </w:r>
      <w:proofErr w:type="spellEnd"/>
      <w:r w:rsidRPr="00C35989">
        <w:rPr>
          <w:sz w:val="28"/>
          <w:rPrChange w:id="30" w:author="m752630" w:date="2012-09-21T08:49:00Z">
            <w:rPr>
              <w:i/>
              <w:sz w:val="28"/>
            </w:rPr>
          </w:rPrChange>
        </w:rPr>
        <w:t xml:space="preserve"> (Direto Executivo CMRR)</w:t>
      </w:r>
    </w:p>
    <w:p w:rsidR="00611992" w:rsidRPr="00C35989" w:rsidRDefault="00D86B3F" w:rsidP="00611992">
      <w:pPr>
        <w:rPr>
          <w:sz w:val="28"/>
          <w:rPrChange w:id="31" w:author="m752630" w:date="2012-09-21T08:49:00Z">
            <w:rPr>
              <w:i/>
              <w:sz w:val="28"/>
            </w:rPr>
          </w:rPrChange>
        </w:rPr>
      </w:pPr>
      <w:r w:rsidRPr="00C35989">
        <w:rPr>
          <w:sz w:val="28"/>
          <w:rPrChange w:id="32" w:author="m752630" w:date="2012-09-21T08:49:00Z">
            <w:rPr>
              <w:i/>
              <w:sz w:val="28"/>
            </w:rPr>
          </w:rPrChange>
        </w:rPr>
        <w:t>15h15</w:t>
      </w:r>
      <w:r w:rsidRPr="00C35989">
        <w:rPr>
          <w:sz w:val="28"/>
          <w:rPrChange w:id="33" w:author="m752630" w:date="2012-09-21T08:49:00Z">
            <w:rPr>
              <w:i/>
              <w:sz w:val="28"/>
            </w:rPr>
          </w:rPrChange>
        </w:rPr>
        <w:sym w:font="Wingdings" w:char="F0E0"/>
      </w:r>
      <w:r w:rsidR="000A17A0" w:rsidRPr="00C35989">
        <w:rPr>
          <w:sz w:val="28"/>
          <w:rPrChange w:id="34" w:author="m752630" w:date="2012-09-21T08:49:00Z">
            <w:rPr>
              <w:i/>
              <w:sz w:val="28"/>
            </w:rPr>
          </w:rPrChange>
        </w:rPr>
        <w:t xml:space="preserve"> </w:t>
      </w:r>
      <w:r w:rsidR="00611992" w:rsidRPr="00C35989">
        <w:rPr>
          <w:sz w:val="28"/>
          <w:rPrChange w:id="35" w:author="m752630" w:date="2012-09-21T08:49:00Z">
            <w:rPr>
              <w:i/>
              <w:sz w:val="28"/>
            </w:rPr>
          </w:rPrChange>
        </w:rPr>
        <w:t>Apresentação do Projeto</w:t>
      </w:r>
      <w:del w:id="36" w:author="m752630" w:date="2012-09-21T08:49:00Z">
        <w:r w:rsidR="00611992" w:rsidRPr="00C35989" w:rsidDel="00C35989">
          <w:rPr>
            <w:sz w:val="28"/>
            <w:rPrChange w:id="37" w:author="m752630" w:date="2012-09-21T08:49:00Z">
              <w:rPr>
                <w:i/>
                <w:sz w:val="28"/>
              </w:rPr>
            </w:rPrChange>
          </w:rPr>
          <w:delText>-</w:delText>
        </w:r>
      </w:del>
      <w:ins w:id="38" w:author="m752630" w:date="2012-09-21T08:49:00Z">
        <w:r w:rsidR="00C35989" w:rsidRPr="00C35989">
          <w:rPr>
            <w:sz w:val="28"/>
            <w:rPrChange w:id="39" w:author="m752630" w:date="2012-09-21T08:49:00Z">
              <w:rPr>
                <w:i/>
                <w:sz w:val="28"/>
              </w:rPr>
            </w:rPrChange>
          </w:rPr>
          <w:t xml:space="preserve"> pelo Dr. </w:t>
        </w:r>
      </w:ins>
      <w:r w:rsidR="00611992" w:rsidRPr="00C35989">
        <w:rPr>
          <w:sz w:val="28"/>
          <w:rPrChange w:id="40" w:author="m752630" w:date="2012-09-21T08:49:00Z">
            <w:rPr>
              <w:i/>
              <w:sz w:val="28"/>
            </w:rPr>
          </w:rPrChange>
        </w:rPr>
        <w:t>Camillo Fraga Reis (Diretor Geral</w:t>
      </w:r>
      <w:ins w:id="41" w:author="m752630" w:date="2012-09-21T08:49:00Z">
        <w:r w:rsidR="00C35989" w:rsidRPr="00C35989">
          <w:rPr>
            <w:sz w:val="28"/>
            <w:rPrChange w:id="42" w:author="m752630" w:date="2012-09-21T08:49:00Z">
              <w:rPr>
                <w:i/>
                <w:sz w:val="28"/>
              </w:rPr>
            </w:rPrChange>
          </w:rPr>
          <w:t xml:space="preserve"> </w:t>
        </w:r>
      </w:ins>
      <w:del w:id="43" w:author="m752630" w:date="2012-09-21T08:49:00Z">
        <w:r w:rsidR="00611992" w:rsidRPr="00C35989" w:rsidDel="00C35989">
          <w:rPr>
            <w:sz w:val="28"/>
            <w:rPrChange w:id="44" w:author="m752630" w:date="2012-09-21T08:49:00Z">
              <w:rPr>
                <w:i/>
                <w:sz w:val="28"/>
              </w:rPr>
            </w:rPrChange>
          </w:rPr>
          <w:delText>-</w:delText>
        </w:r>
      </w:del>
      <w:ins w:id="45" w:author="m752630" w:date="2012-09-21T08:49:00Z">
        <w:r w:rsidR="00C35989" w:rsidRPr="00C35989">
          <w:rPr>
            <w:sz w:val="28"/>
            <w:rPrChange w:id="46" w:author="m752630" w:date="2012-09-21T08:49:00Z">
              <w:rPr>
                <w:i/>
                <w:sz w:val="28"/>
              </w:rPr>
            </w:rPrChange>
          </w:rPr>
          <w:t xml:space="preserve">da </w:t>
        </w:r>
      </w:ins>
      <w:r w:rsidR="00611992" w:rsidRPr="00C35989">
        <w:rPr>
          <w:sz w:val="28"/>
          <w:rPrChange w:id="47" w:author="m752630" w:date="2012-09-21T08:49:00Z">
            <w:rPr>
              <w:i/>
              <w:sz w:val="28"/>
            </w:rPr>
          </w:rPrChange>
        </w:rPr>
        <w:t>Ag</w:t>
      </w:r>
      <w:ins w:id="48" w:author="m752630" w:date="2012-09-21T08:49:00Z">
        <w:r w:rsidR="00C35989" w:rsidRPr="00C35989">
          <w:rPr>
            <w:sz w:val="28"/>
            <w:rPrChange w:id="49" w:author="m752630" w:date="2012-09-21T08:49:00Z">
              <w:rPr>
                <w:i/>
                <w:sz w:val="28"/>
              </w:rPr>
            </w:rPrChange>
          </w:rPr>
          <w:t>ê</w:t>
        </w:r>
      </w:ins>
      <w:del w:id="50" w:author="m752630" w:date="2012-09-21T08:49:00Z">
        <w:r w:rsidR="00611992" w:rsidRPr="00C35989" w:rsidDel="00C35989">
          <w:rPr>
            <w:sz w:val="28"/>
            <w:rPrChange w:id="51" w:author="m752630" w:date="2012-09-21T08:49:00Z">
              <w:rPr>
                <w:i/>
                <w:sz w:val="28"/>
              </w:rPr>
            </w:rPrChange>
          </w:rPr>
          <w:delText>e</w:delText>
        </w:r>
      </w:del>
      <w:r w:rsidR="00611992" w:rsidRPr="00C35989">
        <w:rPr>
          <w:sz w:val="28"/>
          <w:rPrChange w:id="52" w:author="m752630" w:date="2012-09-21T08:49:00Z">
            <w:rPr>
              <w:i/>
              <w:sz w:val="28"/>
            </w:rPr>
          </w:rPrChange>
        </w:rPr>
        <w:t xml:space="preserve">ncia </w:t>
      </w:r>
      <w:ins w:id="53" w:author="m752630" w:date="2012-09-21T08:49:00Z">
        <w:r w:rsidR="00C35989" w:rsidRPr="00C35989">
          <w:rPr>
            <w:sz w:val="28"/>
            <w:rPrChange w:id="54" w:author="m752630" w:date="2012-09-21T08:49:00Z">
              <w:rPr>
                <w:i/>
                <w:sz w:val="28"/>
              </w:rPr>
            </w:rPrChange>
          </w:rPr>
          <w:t xml:space="preserve">de Desenvolvimento da </w:t>
        </w:r>
      </w:ins>
      <w:r w:rsidR="00611992" w:rsidRPr="00C35989">
        <w:rPr>
          <w:sz w:val="28"/>
          <w:rPrChange w:id="55" w:author="m752630" w:date="2012-09-21T08:49:00Z">
            <w:rPr>
              <w:i/>
              <w:sz w:val="28"/>
            </w:rPr>
          </w:rPrChange>
        </w:rPr>
        <w:t>RMBH)</w:t>
      </w:r>
      <w:ins w:id="56" w:author="m752630" w:date="2012-09-21T08:47:00Z">
        <w:r w:rsidR="00C35989" w:rsidRPr="00C35989">
          <w:rPr>
            <w:sz w:val="28"/>
            <w:rPrChange w:id="57" w:author="m752630" w:date="2012-09-21T08:49:00Z">
              <w:rPr>
                <w:i/>
                <w:sz w:val="28"/>
              </w:rPr>
            </w:rPrChange>
          </w:rPr>
          <w:t xml:space="preserve"> e </w:t>
        </w:r>
      </w:ins>
      <w:ins w:id="58" w:author="m752630" w:date="2012-09-21T08:49:00Z">
        <w:r w:rsidR="00C35989" w:rsidRPr="00C35989">
          <w:rPr>
            <w:sz w:val="28"/>
            <w:rPrChange w:id="59" w:author="m752630" w:date="2012-09-21T08:49:00Z">
              <w:rPr>
                <w:i/>
                <w:sz w:val="28"/>
              </w:rPr>
            </w:rPrChange>
          </w:rPr>
          <w:t xml:space="preserve">Dr. </w:t>
        </w:r>
      </w:ins>
      <w:ins w:id="60" w:author="m752630" w:date="2012-09-21T08:47:00Z">
        <w:r w:rsidR="00C35989" w:rsidRPr="00C35989">
          <w:rPr>
            <w:sz w:val="28"/>
            <w:rPrChange w:id="61" w:author="m752630" w:date="2012-09-21T08:49:00Z">
              <w:rPr>
                <w:i/>
                <w:sz w:val="28"/>
              </w:rPr>
            </w:rPrChange>
          </w:rPr>
          <w:t xml:space="preserve">Marcos Siqueira (Coordenador </w:t>
        </w:r>
      </w:ins>
      <w:ins w:id="62" w:author="m752630" w:date="2012-09-21T08:48:00Z">
        <w:r w:rsidR="00C35989" w:rsidRPr="00C35989">
          <w:rPr>
            <w:sz w:val="28"/>
            <w:rPrChange w:id="63" w:author="m752630" w:date="2012-09-21T08:49:00Z">
              <w:rPr>
                <w:i/>
                <w:sz w:val="28"/>
              </w:rPr>
            </w:rPrChange>
          </w:rPr>
          <w:t>do Programa de Parcerias Público-Privadas de Minas Gerais)</w:t>
        </w:r>
      </w:ins>
    </w:p>
    <w:p w:rsidR="00611992" w:rsidRPr="00C35989" w:rsidRDefault="00D86B3F" w:rsidP="00611992">
      <w:pPr>
        <w:rPr>
          <w:sz w:val="28"/>
          <w:rPrChange w:id="64" w:author="m752630" w:date="2012-09-21T08:49:00Z">
            <w:rPr>
              <w:i/>
              <w:sz w:val="28"/>
            </w:rPr>
          </w:rPrChange>
        </w:rPr>
      </w:pPr>
      <w:r w:rsidRPr="00C35989">
        <w:rPr>
          <w:sz w:val="28"/>
          <w:rPrChange w:id="65" w:author="m752630" w:date="2012-09-21T08:49:00Z">
            <w:rPr>
              <w:i/>
              <w:sz w:val="28"/>
            </w:rPr>
          </w:rPrChange>
        </w:rPr>
        <w:t>15h45</w:t>
      </w:r>
      <w:r w:rsidRPr="00C35989">
        <w:rPr>
          <w:sz w:val="28"/>
          <w:rPrChange w:id="66" w:author="m752630" w:date="2012-09-21T08:49:00Z">
            <w:rPr>
              <w:i/>
              <w:sz w:val="28"/>
            </w:rPr>
          </w:rPrChange>
        </w:rPr>
        <w:sym w:font="Wingdings" w:char="F0E0"/>
      </w:r>
      <w:r w:rsidR="000A17A0" w:rsidRPr="00C35989">
        <w:rPr>
          <w:sz w:val="28"/>
          <w:rPrChange w:id="67" w:author="m752630" w:date="2012-09-21T08:49:00Z">
            <w:rPr>
              <w:i/>
              <w:sz w:val="28"/>
            </w:rPr>
          </w:rPrChange>
        </w:rPr>
        <w:t xml:space="preserve"> </w:t>
      </w:r>
      <w:r w:rsidR="00611992" w:rsidRPr="00C35989">
        <w:rPr>
          <w:sz w:val="28"/>
          <w:rPrChange w:id="68" w:author="m752630" w:date="2012-09-21T08:49:00Z">
            <w:rPr>
              <w:i/>
              <w:sz w:val="28"/>
            </w:rPr>
          </w:rPrChange>
        </w:rPr>
        <w:t>Formulação de Perguntas</w:t>
      </w:r>
      <w:r w:rsidR="000A17A0" w:rsidRPr="00C35989">
        <w:rPr>
          <w:sz w:val="28"/>
          <w:rPrChange w:id="69" w:author="m752630" w:date="2012-09-21T08:49:00Z">
            <w:rPr>
              <w:i/>
              <w:sz w:val="28"/>
            </w:rPr>
          </w:rPrChange>
        </w:rPr>
        <w:t xml:space="preserve"> (tempo máximo</w:t>
      </w:r>
      <w:ins w:id="70" w:author="m752630" w:date="2012-09-21T08:49:00Z">
        <w:r w:rsidR="00C35989">
          <w:rPr>
            <w:sz w:val="28"/>
          </w:rPr>
          <w:t xml:space="preserve"> de</w:t>
        </w:r>
      </w:ins>
      <w:del w:id="71" w:author="m752630" w:date="2012-09-21T08:49:00Z">
        <w:r w:rsidR="000A17A0" w:rsidRPr="00C35989" w:rsidDel="00C35989">
          <w:rPr>
            <w:sz w:val="28"/>
            <w:rPrChange w:id="72" w:author="m752630" w:date="2012-09-21T08:49:00Z">
              <w:rPr>
                <w:i/>
                <w:sz w:val="28"/>
              </w:rPr>
            </w:rPrChange>
          </w:rPr>
          <w:delText>-</w:delText>
        </w:r>
      </w:del>
      <w:ins w:id="73" w:author="m752630" w:date="2012-09-21T08:49:00Z">
        <w:r w:rsidR="00C35989">
          <w:rPr>
            <w:sz w:val="28"/>
          </w:rPr>
          <w:t xml:space="preserve"> </w:t>
        </w:r>
      </w:ins>
      <w:r w:rsidR="000A17A0" w:rsidRPr="00C35989">
        <w:rPr>
          <w:sz w:val="28"/>
          <w:rPrChange w:id="74" w:author="m752630" w:date="2012-09-21T08:49:00Z">
            <w:rPr>
              <w:i/>
              <w:sz w:val="28"/>
            </w:rPr>
          </w:rPrChange>
        </w:rPr>
        <w:t>15 min)</w:t>
      </w:r>
    </w:p>
    <w:p w:rsidR="00C35989" w:rsidRPr="00BA71EE" w:rsidRDefault="00D86B3F" w:rsidP="00C35989">
      <w:pPr>
        <w:rPr>
          <w:ins w:id="75" w:author="m752630" w:date="2012-09-21T08:50:00Z"/>
          <w:sz w:val="28"/>
        </w:rPr>
      </w:pPr>
      <w:r w:rsidRPr="00C35989">
        <w:rPr>
          <w:sz w:val="28"/>
          <w:rPrChange w:id="76" w:author="m752630" w:date="2012-09-21T08:49:00Z">
            <w:rPr>
              <w:i/>
              <w:sz w:val="28"/>
            </w:rPr>
          </w:rPrChange>
        </w:rPr>
        <w:t>16h</w:t>
      </w:r>
      <w:ins w:id="77" w:author="m752630" w:date="2012-09-21T08:50:00Z">
        <w:r w:rsidR="00C35989" w:rsidRPr="00BA71EE">
          <w:rPr>
            <w:sz w:val="28"/>
          </w:rPr>
          <w:sym w:font="Wingdings" w:char="F0E0"/>
        </w:r>
        <w:r w:rsidR="00C35989" w:rsidRPr="00BA71EE">
          <w:rPr>
            <w:sz w:val="28"/>
          </w:rPr>
          <w:t xml:space="preserve"> Explanação das Perguntas selecionadas</w:t>
        </w:r>
      </w:ins>
    </w:p>
    <w:p w:rsidR="00D86B3F" w:rsidRPr="00C35989" w:rsidRDefault="00D86B3F" w:rsidP="00611992">
      <w:pPr>
        <w:rPr>
          <w:sz w:val="28"/>
          <w:rPrChange w:id="78" w:author="m752630" w:date="2012-09-21T08:49:00Z">
            <w:rPr>
              <w:i/>
              <w:sz w:val="28"/>
            </w:rPr>
          </w:rPrChange>
        </w:rPr>
      </w:pPr>
      <w:del w:id="79" w:author="m752630" w:date="2012-09-21T08:50:00Z">
        <w:r w:rsidRPr="00C35989" w:rsidDel="00C35989">
          <w:rPr>
            <w:sz w:val="28"/>
            <w:rPrChange w:id="80" w:author="m752630" w:date="2012-09-21T08:49:00Z">
              <w:rPr>
                <w:i/>
                <w:sz w:val="28"/>
              </w:rPr>
            </w:rPrChange>
          </w:rPr>
          <w:delText>-</w:delText>
        </w:r>
      </w:del>
      <w:r w:rsidRPr="00C35989">
        <w:rPr>
          <w:sz w:val="28"/>
          <w:rPrChange w:id="81" w:author="m752630" w:date="2012-09-21T08:49:00Z">
            <w:rPr>
              <w:i/>
              <w:sz w:val="28"/>
            </w:rPr>
          </w:rPrChange>
        </w:rPr>
        <w:t>17h</w:t>
      </w:r>
      <w:r w:rsidRPr="00C35989">
        <w:rPr>
          <w:sz w:val="28"/>
          <w:rPrChange w:id="82" w:author="m752630" w:date="2012-09-21T08:49:00Z">
            <w:rPr>
              <w:i/>
              <w:sz w:val="28"/>
            </w:rPr>
          </w:rPrChange>
        </w:rPr>
        <w:sym w:font="Wingdings" w:char="F0E0"/>
      </w:r>
      <w:r w:rsidR="000A17A0" w:rsidRPr="00C35989">
        <w:rPr>
          <w:sz w:val="28"/>
          <w:rPrChange w:id="83" w:author="m752630" w:date="2012-09-21T08:49:00Z">
            <w:rPr>
              <w:i/>
              <w:sz w:val="28"/>
            </w:rPr>
          </w:rPrChange>
        </w:rPr>
        <w:t xml:space="preserve"> </w:t>
      </w:r>
      <w:ins w:id="84" w:author="m752630" w:date="2012-09-21T08:50:00Z">
        <w:r w:rsidR="00C35989">
          <w:rPr>
            <w:sz w:val="28"/>
          </w:rPr>
          <w:t xml:space="preserve">Encerramento da Audiência </w:t>
        </w:r>
        <w:r w:rsidR="00C35989" w:rsidRPr="00BA71EE">
          <w:rPr>
            <w:sz w:val="28"/>
          </w:rPr>
          <w:t xml:space="preserve">– </w:t>
        </w:r>
        <w:proofErr w:type="spellStart"/>
        <w:r w:rsidR="00C35989" w:rsidRPr="00BA71EE">
          <w:rPr>
            <w:sz w:val="28"/>
          </w:rPr>
          <w:t>Cido</w:t>
        </w:r>
        <w:proofErr w:type="spellEnd"/>
        <w:r w:rsidR="00C35989" w:rsidRPr="00BA71EE">
          <w:rPr>
            <w:sz w:val="28"/>
          </w:rPr>
          <w:t xml:space="preserve"> (Direto Executivo CMRR)</w:t>
        </w:r>
      </w:ins>
      <w:del w:id="85" w:author="m752630" w:date="2012-09-21T08:50:00Z">
        <w:r w:rsidR="00611992" w:rsidRPr="00C35989" w:rsidDel="00C35989">
          <w:rPr>
            <w:sz w:val="28"/>
            <w:rPrChange w:id="86" w:author="m752630" w:date="2012-09-21T08:49:00Z">
              <w:rPr>
                <w:i/>
                <w:sz w:val="28"/>
              </w:rPr>
            </w:rPrChange>
          </w:rPr>
          <w:delText>Explanação das Perguntas selecionadas</w:delText>
        </w:r>
      </w:del>
    </w:p>
    <w:p w:rsidR="000A17A0" w:rsidRPr="00C35989" w:rsidRDefault="000A17A0" w:rsidP="00611992">
      <w:pPr>
        <w:rPr>
          <w:sz w:val="28"/>
          <w:rPrChange w:id="87" w:author="m752630" w:date="2012-09-21T08:49:00Z">
            <w:rPr>
              <w:i/>
              <w:sz w:val="28"/>
            </w:rPr>
          </w:rPrChange>
        </w:rPr>
      </w:pPr>
      <w:bookmarkStart w:id="88" w:name="_GoBack"/>
      <w:bookmarkEnd w:id="88"/>
    </w:p>
    <w:sectPr w:rsidR="000A17A0" w:rsidRPr="00C35989" w:rsidSect="000A17A0">
      <w:pgSz w:w="11906" w:h="16838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76"/>
    <w:rsid w:val="000A17A0"/>
    <w:rsid w:val="000E584E"/>
    <w:rsid w:val="0022430F"/>
    <w:rsid w:val="002245FF"/>
    <w:rsid w:val="003215CA"/>
    <w:rsid w:val="00595C62"/>
    <w:rsid w:val="00611992"/>
    <w:rsid w:val="00A44936"/>
    <w:rsid w:val="00A676A9"/>
    <w:rsid w:val="00AD0031"/>
    <w:rsid w:val="00C35989"/>
    <w:rsid w:val="00D86B3F"/>
    <w:rsid w:val="00F65576"/>
    <w:rsid w:val="00F9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97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97D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97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97D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752</Characters>
  <Application>Microsoft Office Word</Application>
  <DocSecurity>4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Antonia Starling</dc:creator>
  <cp:lastModifiedBy>m752630</cp:lastModifiedBy>
  <cp:revision>2</cp:revision>
  <dcterms:created xsi:type="dcterms:W3CDTF">2012-09-21T11:50:00Z</dcterms:created>
  <dcterms:modified xsi:type="dcterms:W3CDTF">2012-09-21T11:50:00Z</dcterms:modified>
</cp:coreProperties>
</file>